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2"/>
        <w:gridCol w:w="2052"/>
        <w:gridCol w:w="4968"/>
      </w:tblGrid>
      <w:tr w:rsidR="00093481">
        <w:trPr>
          <w:trHeight w:val="849"/>
        </w:trPr>
        <w:tc>
          <w:tcPr>
            <w:tcW w:w="2902" w:type="dxa"/>
          </w:tcPr>
          <w:p w:rsidR="00093481" w:rsidRDefault="00093481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52" w:type="dxa"/>
            <w:tcMar>
              <w:left w:w="10" w:type="dxa"/>
              <w:right w:w="10" w:type="dxa"/>
            </w:tcMar>
          </w:tcPr>
          <w:p w:rsidR="00093481" w:rsidRDefault="00093481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14CF0" w:rsidRPr="001F5097" w:rsidRDefault="00814CF0" w:rsidP="00814CF0">
            <w:pPr>
              <w:rPr>
                <w:rFonts w:ascii="Times New Roman" w:hAnsi="Times New Roman"/>
              </w:rPr>
            </w:pPr>
            <w:r w:rsidRPr="001F5097">
              <w:rPr>
                <w:rFonts w:ascii="Times New Roman" w:hAnsi="Times New Roman"/>
              </w:rPr>
              <w:t>Приложение 7</w:t>
            </w:r>
          </w:p>
          <w:p w:rsidR="001F5097" w:rsidRPr="001F5097" w:rsidDel="001F5097" w:rsidRDefault="009F4E33" w:rsidP="001F5097">
            <w:pPr>
              <w:rPr>
                <w:del w:id="0" w:author="Скобелева Карина Олеговна" w:date="2025-09-11T14:39:00Z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bookmarkStart w:id="1" w:name="_GoBack"/>
            <w:bookmarkEnd w:id="1"/>
            <w:r w:rsidR="00BB3DB1" w:rsidRPr="001F5097">
              <w:rPr>
                <w:rFonts w:ascii="Times New Roman" w:hAnsi="Times New Roman"/>
              </w:rPr>
              <w:t>дминистративного регламента предоставления муниципальной услуги «Внесение (изменение, исключение) сведений в  реестр транспортных средств, принадлежащих пользователям</w:t>
            </w:r>
            <w:r w:rsidR="00907EDD" w:rsidRPr="001F5097">
              <w:rPr>
                <w:rFonts w:ascii="Times New Roman" w:hAnsi="Times New Roman"/>
              </w:rPr>
              <w:t xml:space="preserve">, которые оформили резидентские парковочные разрешения </w:t>
            </w:r>
            <w:r w:rsidR="00BB3DB1" w:rsidRPr="001F5097">
              <w:rPr>
                <w:rFonts w:ascii="Times New Roman" w:hAnsi="Times New Roman"/>
              </w:rPr>
              <w:t>на парковки (парковочные места), расположенные на автомобильных дорогах общего пользования муниципального значения Московской области»</w:t>
            </w:r>
          </w:p>
          <w:p w:rsidR="00E42D88" w:rsidRDefault="00E42D88" w:rsidP="008C0E0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93481" w:rsidRDefault="00093481" w:rsidP="00CD16DC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093481" w:rsidRDefault="00093481" w:rsidP="001F5097">
      <w:pPr>
        <w:pStyle w:val="a7"/>
        <w:spacing w:line="276" w:lineRule="auto"/>
        <w:jc w:val="left"/>
        <w:outlineLvl w:val="1"/>
        <w:rPr>
          <w:rStyle w:val="20"/>
        </w:rPr>
      </w:pPr>
    </w:p>
    <w:p w:rsidR="00BB3DB1" w:rsidRDefault="00623D91" w:rsidP="00CD16DC">
      <w:pPr>
        <w:jc w:val="center"/>
        <w:rPr>
          <w:rFonts w:ascii="Times New Roman" w:hAnsi="Times New Roman" w:cs="Times New Roman"/>
          <w:sz w:val="28"/>
        </w:rPr>
      </w:pPr>
      <w:r w:rsidRPr="00CD16DC">
        <w:rPr>
          <w:rFonts w:ascii="Times New Roman" w:hAnsi="Times New Roman" w:cs="Times New Roman"/>
          <w:sz w:val="28"/>
        </w:rPr>
        <w:t xml:space="preserve">Форма </w:t>
      </w:r>
    </w:p>
    <w:p w:rsidR="00093481" w:rsidRPr="00CD16DC" w:rsidRDefault="00623D91" w:rsidP="00CD16DC">
      <w:pPr>
        <w:jc w:val="center"/>
        <w:rPr>
          <w:rFonts w:ascii="Times New Roman" w:hAnsi="Times New Roman" w:cs="Times New Roman"/>
          <w:sz w:val="28"/>
        </w:rPr>
      </w:pPr>
      <w:r w:rsidRPr="00CD16DC">
        <w:rPr>
          <w:rFonts w:ascii="Times New Roman" w:hAnsi="Times New Roman" w:cs="Times New Roman"/>
          <w:sz w:val="28"/>
        </w:rPr>
        <w:t xml:space="preserve">решения </w:t>
      </w:r>
      <w:bookmarkStart w:id="2" w:name="_Toc91253271_Копия_1"/>
      <w:r w:rsidRPr="00CD16DC">
        <w:rPr>
          <w:rFonts w:ascii="Times New Roman" w:hAnsi="Times New Roman" w:cs="Times New Roman"/>
          <w:sz w:val="28"/>
        </w:rPr>
        <w:t xml:space="preserve">об </w:t>
      </w:r>
      <w:bookmarkEnd w:id="2"/>
      <w:r w:rsidRPr="00CD16DC">
        <w:rPr>
          <w:rFonts w:ascii="Times New Roman" w:hAnsi="Times New Roman" w:cs="Times New Roman"/>
          <w:sz w:val="28"/>
        </w:rPr>
        <w:t>отказе в приеме документов,</w:t>
      </w:r>
    </w:p>
    <w:p w:rsidR="00093481" w:rsidRDefault="00623D91" w:rsidP="00CD16D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D16DC">
        <w:rPr>
          <w:rFonts w:ascii="Times New Roman" w:hAnsi="Times New Roman" w:cs="Times New Roman"/>
          <w:sz w:val="28"/>
        </w:rPr>
        <w:t xml:space="preserve">необходимых для предоставления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BB3DB1">
        <w:rPr>
          <w:rFonts w:ascii="Times New Roman" w:eastAsia="Calibri" w:hAnsi="Times New Roman" w:cs="Times New Roman"/>
          <w:sz w:val="28"/>
          <w:szCs w:val="28"/>
        </w:rPr>
        <w:t>«В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несении </w:t>
      </w:r>
      <w:r w:rsidR="00907EDD" w:rsidRPr="001C067B">
        <w:rPr>
          <w:rFonts w:ascii="Times New Roman" w:hAnsi="Times New Roman"/>
          <w:sz w:val="28"/>
          <w:szCs w:val="28"/>
        </w:rPr>
        <w:t xml:space="preserve">(изменение, исключение)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>сведений в реестр транспортных средств, принадлежащих пользователям</w:t>
      </w:r>
      <w:r w:rsidR="00907ED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BB3DB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F5097" w:rsidRDefault="001F5097" w:rsidP="00CD16D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B3DB1" w:rsidRDefault="00BB3DB1" w:rsidP="00CD16DC">
      <w:pPr>
        <w:jc w:val="center"/>
        <w:rPr>
          <w:rFonts w:ascii="Times New Roman" w:hAnsi="Times New Roman" w:cs="Times New Roman"/>
          <w:sz w:val="28"/>
        </w:rPr>
      </w:pPr>
    </w:p>
    <w:p w:rsidR="001F5097" w:rsidRPr="00E86AEB" w:rsidRDefault="001F5097" w:rsidP="001F5097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822569194" r:id="rId6"/>
        </w:object>
      </w:r>
    </w:p>
    <w:p w:rsidR="001F5097" w:rsidRPr="00E86AEB" w:rsidRDefault="001F5097" w:rsidP="001F5097">
      <w:pPr>
        <w:widowControl w:val="0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</w:p>
    <w:p w:rsidR="001F5097" w:rsidRPr="00E86AEB" w:rsidRDefault="001F5097" w:rsidP="001F5097">
      <w:pPr>
        <w:widowControl w:val="0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E86AEB">
        <w:rPr>
          <w:rFonts w:ascii="Arial" w:eastAsia="Times New Roman" w:hAnsi="Arial" w:cs="Times New Roman"/>
          <w:b/>
          <w:sz w:val="32"/>
          <w:szCs w:val="20"/>
          <w:lang w:eastAsia="ru-RU"/>
        </w:rPr>
        <w:t>А Д М И Н И С Т Р А Ц И Я</w:t>
      </w:r>
    </w:p>
    <w:p w:rsidR="001F5097" w:rsidRPr="00E86AEB" w:rsidRDefault="001F5097" w:rsidP="001F5097">
      <w:pPr>
        <w:widowControl w:val="0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</w:p>
    <w:p w:rsidR="001F5097" w:rsidRPr="00E86AEB" w:rsidRDefault="001F5097" w:rsidP="001F5097">
      <w:pPr>
        <w:widowControl w:val="0"/>
        <w:jc w:val="center"/>
        <w:rPr>
          <w:rFonts w:ascii="Arial" w:eastAsia="Times New Roman" w:hAnsi="Arial" w:cs="Times New Roman"/>
          <w:b/>
          <w:lang w:eastAsia="ru-RU"/>
        </w:rPr>
      </w:pPr>
      <w:r w:rsidRPr="00E86AEB">
        <w:rPr>
          <w:rFonts w:ascii="Arial" w:eastAsia="Times New Roman" w:hAnsi="Arial" w:cs="Times New Roman"/>
          <w:b/>
          <w:lang w:eastAsia="ru-RU"/>
        </w:rPr>
        <w:t xml:space="preserve">ГОРОДСКОГО ОКРУГА ЩЁЛКОВО   </w:t>
      </w:r>
    </w:p>
    <w:p w:rsidR="001F5097" w:rsidRPr="00E86AEB" w:rsidRDefault="001F5097" w:rsidP="001F5097">
      <w:pPr>
        <w:widowControl w:val="0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1F5097" w:rsidRPr="00E86AEB" w:rsidRDefault="001F5097" w:rsidP="001F5097">
      <w:pPr>
        <w:widowControl w:val="0"/>
        <w:outlineLvl w:val="4"/>
        <w:rPr>
          <w:rFonts w:ascii="Arial" w:eastAsia="Times New Roman" w:hAnsi="Arial" w:cs="Times New Roman"/>
          <w:sz w:val="18"/>
          <w:szCs w:val="20"/>
          <w:u w:val="single"/>
          <w:lang w:eastAsia="ru-RU"/>
        </w:rPr>
      </w:pP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E86AEB"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.Щёлково, Московская область, 141100           </w:t>
      </w:r>
      <w:r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________</w:t>
      </w: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    тел.(496)566-99-66, факс (496)566-96-90</w:t>
      </w:r>
    </w:p>
    <w:p w:rsidR="001F5097" w:rsidRPr="00E86AEB" w:rsidRDefault="001F5097" w:rsidP="001F5097">
      <w:pPr>
        <w:widowControl w:val="0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1F5097" w:rsidRPr="00E86AEB" w:rsidRDefault="001F5097" w:rsidP="001F5097">
      <w:pPr>
        <w:widowControl w:val="0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5097" w:rsidRPr="00E86AEB" w:rsidRDefault="001F5097" w:rsidP="001F5097">
      <w:pPr>
        <w:widowControl w:val="0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1F5097" w:rsidRPr="00E86AEB" w:rsidRDefault="001F5097" w:rsidP="001F5097">
      <w:pPr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BB3DB1" w:rsidRDefault="00BB3DB1" w:rsidP="00BB3DB1">
      <w:pPr>
        <w:jc w:val="center"/>
        <w:sectPr w:rsidR="00BB3DB1" w:rsidSect="001C067B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BB3DB1" w:rsidRDefault="00BB3DB1" w:rsidP="00BB3DB1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BB3DB1" w:rsidRPr="00A26E0A" w:rsidTr="007719E4">
        <w:tc>
          <w:tcPr>
            <w:tcW w:w="3969" w:type="dxa"/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BB3DB1" w:rsidRPr="00A26E0A" w:rsidTr="007719E4">
        <w:tc>
          <w:tcPr>
            <w:tcW w:w="3969" w:type="dxa"/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B3DB1" w:rsidRPr="00A26E0A" w:rsidTr="007719E4">
        <w:tc>
          <w:tcPr>
            <w:tcW w:w="3969" w:type="dxa"/>
          </w:tcPr>
          <w:p w:rsidR="00BB3DB1" w:rsidRPr="00A26E0A" w:rsidRDefault="00BB3DB1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BB3DB1" w:rsidRPr="00A26E0A" w:rsidRDefault="00BB3DB1" w:rsidP="007719E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BB3DB1" w:rsidRDefault="00BB3DB1" w:rsidP="00BB3DB1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93481" w:rsidRDefault="00093481">
      <w:pPr>
        <w:spacing w:line="276" w:lineRule="auto"/>
        <w:ind w:firstLine="5245"/>
        <w:rPr>
          <w:sz w:val="28"/>
          <w:szCs w:val="28"/>
          <w:lang w:eastAsia="en-US" w:bidi="ar-SA"/>
        </w:rPr>
      </w:pPr>
    </w:p>
    <w:p w:rsidR="00BB3DB1" w:rsidRPr="00A26E0A" w:rsidRDefault="00BB3DB1" w:rsidP="00BB3D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093481" w:rsidRPr="00CD16DC" w:rsidRDefault="00623D91" w:rsidP="00CD16DC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6DC">
        <w:rPr>
          <w:rFonts w:ascii="Times New Roman" w:hAnsi="Times New Roman" w:cs="Times New Roman"/>
          <w:sz w:val="28"/>
          <w:szCs w:val="28"/>
        </w:rPr>
        <w:t xml:space="preserve"> об отказе в приеме документов,</w:t>
      </w:r>
      <w:r w:rsidR="00BB3DB1">
        <w:rPr>
          <w:rFonts w:ascii="Times New Roman" w:hAnsi="Times New Roman" w:cs="Times New Roman"/>
          <w:sz w:val="28"/>
          <w:szCs w:val="28"/>
        </w:rPr>
        <w:t xml:space="preserve"> </w:t>
      </w:r>
      <w:r w:rsidRPr="00CD16DC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BB3DB1">
        <w:rPr>
          <w:rFonts w:ascii="Times New Roman" w:eastAsia="Calibri" w:hAnsi="Times New Roman" w:cs="Times New Roman"/>
          <w:sz w:val="28"/>
          <w:szCs w:val="28"/>
        </w:rPr>
        <w:t>«В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несении </w:t>
      </w:r>
      <w:r w:rsidR="00907EDD" w:rsidRPr="001C067B">
        <w:rPr>
          <w:rFonts w:ascii="Times New Roman" w:hAnsi="Times New Roman"/>
          <w:sz w:val="28"/>
          <w:szCs w:val="28"/>
        </w:rPr>
        <w:t xml:space="preserve">(изменение, исключение)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>сведений в реестр транспортных средств, принадлежащих пользователям</w:t>
      </w:r>
      <w:r w:rsidR="00907ED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на парковки (парковочные места),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lastRenderedPageBreak/>
        <w:t>расположенные на автомобильных дорогах общего пользования муниципального значения Московской области</w:t>
      </w:r>
      <w:r w:rsidR="00BB3DB1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93481" w:rsidRDefault="00093481">
      <w:pPr>
        <w:pStyle w:val="a7"/>
        <w:spacing w:line="276" w:lineRule="auto"/>
        <w:rPr>
          <w:rStyle w:val="20"/>
          <w:sz w:val="28"/>
          <w:szCs w:val="28"/>
        </w:rPr>
      </w:pPr>
    </w:p>
    <w:p w:rsidR="00093481" w:rsidRDefault="00093481">
      <w:pPr>
        <w:sectPr w:rsidR="0009348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093481" w:rsidRPr="00CD16DC" w:rsidRDefault="00623D91" w:rsidP="008C0E0D">
      <w:pPr>
        <w:ind w:firstLine="709"/>
        <w:jc w:val="both"/>
        <w:rPr>
          <w:rFonts w:ascii="Times New Roman" w:hAnsi="Times New Roman" w:cs="Times New Roman"/>
          <w:sz w:val="28"/>
        </w:rPr>
      </w:pPr>
      <w:r w:rsidRPr="00CD16DC">
        <w:rPr>
          <w:rFonts w:ascii="Times New Roman" w:hAnsi="Times New Roman" w:cs="Times New Roman"/>
          <w:sz w:val="28"/>
        </w:rPr>
        <w:t xml:space="preserve">В соответствии с ____ </w:t>
      </w:r>
      <w:r w:rsidRPr="00D54CD4">
        <w:rPr>
          <w:rFonts w:ascii="Times New Roman" w:hAnsi="Times New Roman" w:cs="Times New Roman"/>
          <w:i/>
          <w:color w:val="000000" w:themeColor="text1"/>
          <w:sz w:val="28"/>
        </w:rPr>
        <w:t>(указать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</w:t>
      </w:r>
      <w:r w:rsidRPr="00D54CD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BB3DB1" w:rsidRPr="00BB3DB1">
        <w:rPr>
          <w:rFonts w:ascii="Times New Roman" w:hAnsi="Times New Roman" w:cs="Times New Roman"/>
          <w:sz w:val="28"/>
        </w:rPr>
        <w:t xml:space="preserve">Администрация </w:t>
      </w:r>
      <w:r w:rsidR="001F5097">
        <w:rPr>
          <w:rFonts w:ascii="Times New Roman" w:hAnsi="Times New Roman" w:cs="Times New Roman"/>
          <w:sz w:val="28"/>
        </w:rPr>
        <w:t>городского округа Щёлково</w:t>
      </w:r>
      <w:r w:rsidR="00BB3DB1">
        <w:rPr>
          <w:rFonts w:ascii="Times New Roman" w:hAnsi="Times New Roman" w:cs="Times New Roman"/>
          <w:sz w:val="28"/>
        </w:rPr>
        <w:t xml:space="preserve">  (далее – Администрация) </w:t>
      </w:r>
      <w:r w:rsidRPr="00CD16DC">
        <w:rPr>
          <w:rFonts w:ascii="Times New Roman" w:hAnsi="Times New Roman" w:cs="Times New Roman"/>
          <w:sz w:val="28"/>
        </w:rPr>
        <w:t xml:space="preserve"> рассмотрел</w:t>
      </w:r>
      <w:r w:rsidR="00BB3DB1">
        <w:rPr>
          <w:rFonts w:ascii="Times New Roman" w:hAnsi="Times New Roman" w:cs="Times New Roman"/>
          <w:sz w:val="28"/>
        </w:rPr>
        <w:t>а</w:t>
      </w:r>
      <w:r w:rsidRPr="00CD16DC">
        <w:rPr>
          <w:rFonts w:ascii="Times New Roman" w:hAnsi="Times New Roman" w:cs="Times New Roman"/>
          <w:sz w:val="28"/>
        </w:rPr>
        <w:t xml:space="preserve"> запрос о предоставлении </w:t>
      </w:r>
      <w:r w:rsidR="007269ED" w:rsidRPr="007269ED">
        <w:rPr>
          <w:rFonts w:ascii="Times New Roman" w:hAnsi="Times New Roman" w:cs="Times New Roman"/>
          <w:sz w:val="28"/>
        </w:rPr>
        <w:t xml:space="preserve">муниципальной </w:t>
      </w:r>
      <w:r w:rsidRPr="00CD16DC">
        <w:rPr>
          <w:rFonts w:ascii="Times New Roman" w:hAnsi="Times New Roman" w:cs="Times New Roman"/>
          <w:sz w:val="28"/>
        </w:rPr>
        <w:t xml:space="preserve"> услуги </w:t>
      </w:r>
      <w:r w:rsidR="00F213C8">
        <w:rPr>
          <w:rFonts w:ascii="Times New Roman" w:hAnsi="Times New Roman" w:cs="Times New Roman"/>
          <w:sz w:val="28"/>
        </w:rPr>
        <w:t>«</w:t>
      </w:r>
      <w:r w:rsidR="007269ED" w:rsidRPr="007269ED">
        <w:rPr>
          <w:rFonts w:ascii="Times New Roman" w:eastAsia="Calibri" w:hAnsi="Times New Roman" w:cs="Times New Roman"/>
          <w:sz w:val="28"/>
          <w:szCs w:val="28"/>
        </w:rPr>
        <w:t>В</w:t>
      </w:r>
      <w:r w:rsidR="007269ED">
        <w:rPr>
          <w:rFonts w:ascii="Times New Roman" w:eastAsia="Calibri" w:hAnsi="Times New Roman" w:cs="Times New Roman"/>
          <w:sz w:val="28"/>
          <w:szCs w:val="28"/>
        </w:rPr>
        <w:t>несение (изменение, исключение)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907ED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="00BB3DB1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BB3DB1">
        <w:rPr>
          <w:rFonts w:ascii="Times New Roman" w:eastAsia="Calibri" w:hAnsi="Times New Roman" w:cs="Times New Roman"/>
          <w:sz w:val="28"/>
          <w:szCs w:val="28"/>
        </w:rPr>
        <w:t>»</w:t>
      </w:r>
      <w:r w:rsidRPr="00CD16DC">
        <w:rPr>
          <w:rFonts w:ascii="Times New Roman" w:hAnsi="Times New Roman" w:cs="Times New Roman"/>
          <w:sz w:val="28"/>
        </w:rPr>
        <w:t xml:space="preserve"> № ______ </w:t>
      </w:r>
      <w:r w:rsidRPr="00D54CD4">
        <w:rPr>
          <w:rFonts w:ascii="Times New Roman" w:hAnsi="Times New Roman" w:cs="Times New Roman"/>
          <w:i/>
          <w:color w:val="000000" w:themeColor="text1"/>
          <w:sz w:val="28"/>
        </w:rPr>
        <w:t>(указать регистрационный номер запроса)</w:t>
      </w:r>
      <w:r w:rsidRPr="00D54CD4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CD16DC">
        <w:rPr>
          <w:rFonts w:ascii="Times New Roman" w:hAnsi="Times New Roman" w:cs="Times New Roman"/>
          <w:sz w:val="28"/>
        </w:rPr>
        <w:t xml:space="preserve">(далее соответственно – запрос, </w:t>
      </w:r>
      <w:r w:rsidR="007269ED" w:rsidRPr="007269ED">
        <w:rPr>
          <w:rFonts w:ascii="Times New Roman" w:hAnsi="Times New Roman" w:cs="Times New Roman"/>
          <w:sz w:val="28"/>
        </w:rPr>
        <w:t>муниципальн</w:t>
      </w:r>
      <w:r w:rsidR="007269ED">
        <w:rPr>
          <w:rFonts w:ascii="Times New Roman" w:hAnsi="Times New Roman" w:cs="Times New Roman"/>
          <w:sz w:val="28"/>
        </w:rPr>
        <w:t>ая</w:t>
      </w:r>
      <w:r w:rsidR="007269ED" w:rsidRPr="007269ED">
        <w:rPr>
          <w:rFonts w:ascii="Times New Roman" w:hAnsi="Times New Roman" w:cs="Times New Roman"/>
          <w:sz w:val="28"/>
        </w:rPr>
        <w:t xml:space="preserve"> </w:t>
      </w:r>
      <w:r w:rsidRPr="00CD16DC">
        <w:rPr>
          <w:rFonts w:ascii="Times New Roman" w:hAnsi="Times New Roman" w:cs="Times New Roman"/>
          <w:sz w:val="28"/>
        </w:rPr>
        <w:t xml:space="preserve"> услуга) и приняло решение об отказе в приеме запроса и документов, необходимых для предоставления </w:t>
      </w:r>
      <w:r w:rsidR="007269ED" w:rsidRPr="007269ED">
        <w:rPr>
          <w:rFonts w:ascii="Times New Roman" w:hAnsi="Times New Roman" w:cs="Times New Roman"/>
          <w:sz w:val="28"/>
        </w:rPr>
        <w:t xml:space="preserve">муниципальной </w:t>
      </w:r>
      <w:r w:rsidRPr="00CD16DC">
        <w:rPr>
          <w:rFonts w:ascii="Times New Roman" w:hAnsi="Times New Roman" w:cs="Times New Roman"/>
          <w:sz w:val="28"/>
        </w:rPr>
        <w:t>услуги, по следующему основанию:</w:t>
      </w:r>
    </w:p>
    <w:p w:rsidR="00093481" w:rsidRPr="00CD16DC" w:rsidRDefault="00093481" w:rsidP="00CD16DC">
      <w:pPr>
        <w:jc w:val="both"/>
        <w:rPr>
          <w:rFonts w:ascii="Times New Roman" w:hAnsi="Times New Roman" w:cs="Times New Roman"/>
          <w:sz w:val="28"/>
        </w:rPr>
        <w:sectPr w:rsidR="00093481" w:rsidRPr="00CD16DC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891" w:type="dxa"/>
        <w:tblInd w:w="118" w:type="dxa"/>
        <w:tblLook w:val="0000" w:firstRow="0" w:lastRow="0" w:firstColumn="0" w:lastColumn="0" w:noHBand="0" w:noVBand="0"/>
      </w:tblPr>
      <w:tblGrid>
        <w:gridCol w:w="3317"/>
        <w:gridCol w:w="3232"/>
        <w:gridCol w:w="3342"/>
      </w:tblGrid>
      <w:tr w:rsidR="00093481" w:rsidRPr="00CD16DC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Ссылка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на соответствующий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подпункт подраздела 19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Регламента,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в котором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содержится основание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для отказа в приеме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документов,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необходимых для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предоставления</w:t>
            </w:r>
          </w:p>
          <w:p w:rsidR="00093481" w:rsidRPr="00CD16DC" w:rsidRDefault="00BB3DB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1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</w:t>
            </w:r>
            <w:r w:rsidR="00623D91" w:rsidRPr="00CD16DC">
              <w:rPr>
                <w:rFonts w:ascii="Times New Roman" w:hAnsi="Times New Roman" w:cs="Times New Roman"/>
                <w:sz w:val="28"/>
              </w:rPr>
              <w:t>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>Наименование основания для отказа в приеме документов, необходимых</w:t>
            </w:r>
          </w:p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 xml:space="preserve">для предоставления </w:t>
            </w:r>
            <w:r w:rsidR="00BB3DB1" w:rsidRPr="009D1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</w:t>
            </w:r>
            <w:r w:rsidRPr="00CD16DC">
              <w:rPr>
                <w:rFonts w:ascii="Times New Roman" w:hAnsi="Times New Roman" w:cs="Times New Roman"/>
                <w:sz w:val="28"/>
              </w:rPr>
              <w:t>услуги</w:t>
            </w: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623D91" w:rsidP="00CD16DC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CD16DC">
              <w:rPr>
                <w:rFonts w:ascii="Times New Roman" w:hAnsi="Times New Roman" w:cs="Times New Roman"/>
                <w:sz w:val="28"/>
              </w:rPr>
              <w:t xml:space="preserve">Разъяснение причины принятия решения об отказе в приеме документов, необходимых для предоставления </w:t>
            </w:r>
            <w:r w:rsidR="00BB3DB1" w:rsidRPr="009D1D9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</w:t>
            </w:r>
            <w:r w:rsidRPr="00CD16DC">
              <w:rPr>
                <w:rFonts w:ascii="Times New Roman" w:hAnsi="Times New Roman" w:cs="Times New Roman"/>
                <w:sz w:val="28"/>
              </w:rPr>
              <w:t>услуги</w:t>
            </w:r>
          </w:p>
        </w:tc>
      </w:tr>
      <w:tr w:rsidR="00093481" w:rsidRPr="00CD16DC"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093481" w:rsidP="00CD16D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093481" w:rsidP="00CD16DC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3481" w:rsidRPr="00CD16DC" w:rsidRDefault="00093481" w:rsidP="00CD16DC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093481" w:rsidRPr="00CD16DC" w:rsidRDefault="00623D91" w:rsidP="00CD16DC">
      <w:r w:rsidRPr="00CD16DC">
        <w:t>Дополнительно информируем:</w:t>
      </w:r>
    </w:p>
    <w:p w:rsidR="00093481" w:rsidRPr="00CD16DC" w:rsidRDefault="00623D91">
      <w:pPr>
        <w:pStyle w:val="a7"/>
        <w:spacing w:line="276" w:lineRule="auto"/>
        <w:ind w:firstLine="709"/>
        <w:jc w:val="both"/>
        <w:rPr>
          <w:b w:val="0"/>
          <w:i/>
          <w:sz w:val="28"/>
        </w:rPr>
      </w:pPr>
      <w:r>
        <w:rPr>
          <w:rStyle w:val="20"/>
          <w:bCs/>
          <w:sz w:val="28"/>
          <w:szCs w:val="28"/>
        </w:rPr>
        <w:t xml:space="preserve">_______________________________________________________________ </w:t>
      </w:r>
    </w:p>
    <w:p w:rsidR="00093481" w:rsidRDefault="00093481">
      <w:pPr>
        <w:pStyle w:val="a7"/>
        <w:spacing w:line="276" w:lineRule="auto"/>
        <w:ind w:firstLine="709"/>
        <w:jc w:val="both"/>
      </w:pPr>
    </w:p>
    <w:p w:rsidR="00093481" w:rsidRDefault="00093481">
      <w:pPr>
        <w:sectPr w:rsidR="00093481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623D91" w:rsidRDefault="00623D91" w:rsidP="004D20EF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623D91" w:rsidRDefault="00623D91" w:rsidP="004D20EF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BB3DB1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p w:rsidR="004D20EF" w:rsidRDefault="00FA00A2" w:rsidP="004D20EF">
      <w:pPr>
        <w:pStyle w:val="a7"/>
        <w:spacing w:line="276" w:lineRule="auto"/>
        <w:ind w:firstLine="709"/>
        <w:jc w:val="right"/>
        <w:rPr>
          <w:b w:val="0"/>
          <w:sz w:val="28"/>
          <w:szCs w:val="28"/>
        </w:rPr>
      </w:pPr>
      <w:r>
        <w:rPr>
          <w:rFonts w:cs="Times New Roman"/>
          <w:b w:val="0"/>
          <w:noProof/>
          <w:sz w:val="28"/>
          <w:szCs w:val="28"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1634490</wp:posOffset>
                </wp:positionH>
                <wp:positionV relativeFrom="paragraph">
                  <wp:posOffset>102235</wp:posOffset>
                </wp:positionV>
                <wp:extent cx="2505075" cy="1009650"/>
                <wp:effectExtent l="0" t="0" r="952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5075" cy="1009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3D91" w:rsidRPr="00A84777" w:rsidRDefault="00623D91" w:rsidP="00623D91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128.7pt;margin-top:8.05pt;width:197.25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" fillcolor="white [3201]" strokecolor="black [3200]" strokeweight="1pt">
                <v:path arrowok="t"/>
                <v:textbox>
                  <w:txbxContent>
                    <w:p w:rsidR="00623D91" w:rsidRPr="00A84777" w:rsidRDefault="00623D91" w:rsidP="00623D91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 w:rsidR="004D20EF" w:rsidRPr="00CD16DC">
        <w:rPr>
          <w:rFonts w:cs="Times New Roman"/>
          <w:b w:val="0"/>
          <w:sz w:val="28"/>
          <w:szCs w:val="28"/>
        </w:rPr>
        <w:t>«__» _____ 202</w:t>
      </w:r>
      <w:r w:rsidR="004D20EF" w:rsidRPr="00CD16DC">
        <w:rPr>
          <w:rFonts w:cs="Times New Roman"/>
        </w:rPr>
        <w:t>__</w:t>
      </w:r>
    </w:p>
    <w:p w:rsidR="004D20EF" w:rsidRPr="00761EF5" w:rsidRDefault="004D20EF" w:rsidP="00623D91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23D91" w:rsidRDefault="00623D91" w:rsidP="00623D91">
      <w:pPr>
        <w:spacing w:line="276" w:lineRule="auto"/>
        <w:jc w:val="both"/>
        <w:rPr>
          <w:b/>
          <w:sz w:val="28"/>
          <w:szCs w:val="28"/>
        </w:rPr>
      </w:pPr>
    </w:p>
    <w:sectPr w:rsidR="00623D91" w:rsidSect="004B037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Calibri"/>
    <w:charset w:val="02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60F2A"/>
    <w:multiLevelType w:val="multilevel"/>
    <w:tmpl w:val="F37A172C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7167E94"/>
    <w:multiLevelType w:val="multilevel"/>
    <w:tmpl w:val="85605DAE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9D015D1"/>
    <w:multiLevelType w:val="multilevel"/>
    <w:tmpl w:val="33D4D66E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 w15:restartNumberingAfterBreak="0">
    <w:nsid w:val="45064277"/>
    <w:multiLevelType w:val="multilevel"/>
    <w:tmpl w:val="22E64B94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9370722"/>
    <w:multiLevelType w:val="multilevel"/>
    <w:tmpl w:val="B52E3B5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Скобелева Карина Олеговна">
    <w15:presenceInfo w15:providerId="AD" w15:userId="S-1-5-21-619459849-1650392152-4019135729-6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481"/>
    <w:rsid w:val="00093481"/>
    <w:rsid w:val="001F5097"/>
    <w:rsid w:val="004B0379"/>
    <w:rsid w:val="004D20EF"/>
    <w:rsid w:val="004D34A4"/>
    <w:rsid w:val="00623D91"/>
    <w:rsid w:val="006D74EF"/>
    <w:rsid w:val="007269ED"/>
    <w:rsid w:val="0076392D"/>
    <w:rsid w:val="00814CF0"/>
    <w:rsid w:val="008C0E0D"/>
    <w:rsid w:val="00907EDD"/>
    <w:rsid w:val="009F4E33"/>
    <w:rsid w:val="00BB3DB1"/>
    <w:rsid w:val="00CD16DC"/>
    <w:rsid w:val="00D54CD4"/>
    <w:rsid w:val="00E42D88"/>
    <w:rsid w:val="00F213C8"/>
    <w:rsid w:val="00FA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1A97C11"/>
  <w15:docId w15:val="{7FBC016D-38B3-461E-8154-322D2D91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table" w:customStyle="1" w:styleId="10">
    <w:name w:val="Сетка таблицы1"/>
    <w:basedOn w:val="a1"/>
    <w:next w:val="a8"/>
    <w:uiPriority w:val="39"/>
    <w:rsid w:val="00BB3DB1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39"/>
    <w:rsid w:val="00BB3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C0E0D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C0E0D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Данилюк Наталья Николаевна</dc:creator>
  <dc:description/>
  <cp:lastModifiedBy>Скобелева Карина Олеговна</cp:lastModifiedBy>
  <cp:revision>9</cp:revision>
  <dcterms:created xsi:type="dcterms:W3CDTF">2025-08-06T16:08:00Z</dcterms:created>
  <dcterms:modified xsi:type="dcterms:W3CDTF">2025-10-21T13:26:00Z</dcterms:modified>
  <dc:language>en-US</dc:language>
</cp:coreProperties>
</file>